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46E49A4" wp14:editId="560BED9F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22A7CCD2" wp14:editId="1A6968E3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58E982B6" wp14:editId="11486D7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66794">
            <w:rPr>
              <w:rFonts w:eastAsia="Times New Roman" w:cs="Times New Roman"/>
              <w:b/>
              <w:sz w:val="40"/>
              <w:szCs w:val="20"/>
            </w:rPr>
            <w:t>21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8A7DBF" w:rsidDel="00BB33D5">
              <w:rPr>
                <w:rFonts w:eastAsia="Times New Roman" w:cs="Times New Roman"/>
                <w:b/>
                <w:sz w:val="32"/>
                <w:szCs w:val="32"/>
              </w:rPr>
              <w:delText>1</w:delText>
            </w:r>
          </w:del>
          <w:ins w:id="1" w:author="Autor">
            <w:r w:rsidR="00BB33D5">
              <w:rPr>
                <w:rFonts w:eastAsia="Times New Roman" w:cs="Times New Roman"/>
                <w:b/>
                <w:sz w:val="32"/>
                <w:szCs w:val="32"/>
              </w:rPr>
              <w:t>2</w:t>
            </w:r>
          </w:ins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F72158" w:rsidP="00977107">
            <w:pPr>
              <w:pStyle w:val="Hlavika"/>
            </w:pPr>
            <w:r>
              <w:t>Hodnotiaci hárok</w:t>
            </w:r>
            <w:r w:rsidR="00645C7C">
              <w:t xml:space="preserve"> </w:t>
            </w:r>
            <w:r w:rsidR="00645C7C" w:rsidRPr="00645C7C">
              <w:t>odborného hodnotenia žiadosti o nenávratný finančný príspevok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6A0FA0" w:rsidRPr="00FD028A" w:rsidRDefault="006A0FA0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  <w:bookmarkStart w:id="2" w:name="_GoBack"/>
            <w:bookmarkEnd w:id="2"/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6636D2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5-11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BB33D5" w:rsidP="00BB33D5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del w:id="3" w:author="Autor">
                  <w:r w:rsidDel="00D52730">
                    <w:rPr>
                      <w:rFonts w:eastAsia="Times New Roman" w:cs="Times New Roman"/>
                      <w:szCs w:val="20"/>
                    </w:rPr>
                    <w:delText>05.02.2015</w:delText>
                  </w:r>
                </w:del>
                <w:ins w:id="4" w:author="Autor">
                  <w:del w:id="5" w:author="Autor">
                    <w:r w:rsidDel="00D52730">
                      <w:rPr>
                        <w:rFonts w:eastAsia="Times New Roman" w:cs="Times New Roman"/>
                        <w:szCs w:val="20"/>
                      </w:rPr>
                      <w:delText>05.02.2015</w:delText>
                    </w:r>
                  </w:del>
                  <w:r w:rsidR="00D52730">
                    <w:rPr>
                      <w:rFonts w:eastAsia="Times New Roman" w:cs="Times New Roman"/>
                      <w:szCs w:val="20"/>
                    </w:rPr>
                    <w:t>30.11.2015</w:t>
                  </w:r>
                </w:ins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5-11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BB33D5" w:rsidP="00BB33D5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del w:id="6" w:author="Autor">
                  <w:r w:rsidDel="00D52730">
                    <w:rPr>
                      <w:rFonts w:eastAsia="Times New Roman" w:cs="Times New Roman"/>
                      <w:szCs w:val="20"/>
                    </w:rPr>
                    <w:delText>05.02.2015</w:delText>
                  </w:r>
                </w:del>
                <w:ins w:id="7" w:author="Autor">
                  <w:del w:id="8" w:author="Autor">
                    <w:r w:rsidDel="00D52730">
                      <w:rPr>
                        <w:rFonts w:eastAsia="Times New Roman" w:cs="Times New Roman"/>
                        <w:szCs w:val="20"/>
                      </w:rPr>
                      <w:delText>05.02.2015</w:delText>
                    </w:r>
                  </w:del>
                  <w:r w:rsidR="00D52730">
                    <w:rPr>
                      <w:rFonts w:eastAsia="Times New Roman" w:cs="Times New Roman"/>
                      <w:szCs w:val="20"/>
                    </w:rPr>
                    <w:t>30.11.2015</w:t>
                  </w:r>
                </w:ins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25"/>
        <w:gridCol w:w="1574"/>
        <w:gridCol w:w="804"/>
        <w:gridCol w:w="651"/>
        <w:gridCol w:w="300"/>
        <w:gridCol w:w="1495"/>
        <w:gridCol w:w="48"/>
        <w:gridCol w:w="359"/>
        <w:gridCol w:w="2042"/>
        <w:gridCol w:w="1749"/>
      </w:tblGrid>
      <w:tr w:rsidR="00FD028A" w:rsidTr="00576E70">
        <w:trPr>
          <w:trHeight w:val="2000"/>
          <w:jc w:val="center"/>
        </w:trPr>
        <w:tc>
          <w:tcPr>
            <w:tcW w:w="9747" w:type="dxa"/>
            <w:gridSpan w:val="10"/>
            <w:shd w:val="clear" w:color="auto" w:fill="5F497A" w:themeFill="accent4" w:themeFillShade="BF"/>
            <w:vAlign w:val="center"/>
          </w:tcPr>
          <w:p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lastRenderedPageBreak/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Tr="00715453">
        <w:trPr>
          <w:trHeight w:val="330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15453">
        <w:trPr>
          <w:trHeight w:val="291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15453">
        <w:trPr>
          <w:trHeight w:val="255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15453">
        <w:trPr>
          <w:trHeight w:val="330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Kód výzvy/vyzvania: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15453">
        <w:trPr>
          <w:trHeight w:val="288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Názov žiadateľa: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15453">
        <w:trPr>
          <w:trHeight w:val="285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Názov projektu: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15453">
        <w:trPr>
          <w:trHeight w:val="252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701"/>
              </w:tabs>
            </w:pPr>
            <w:r>
              <w:t>Kód ŽoNFP: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701"/>
              </w:tabs>
            </w:pPr>
          </w:p>
        </w:tc>
      </w:tr>
      <w:tr w:rsidR="00E55862" w:rsidTr="00715453">
        <w:trPr>
          <w:jc w:val="center"/>
        </w:trPr>
        <w:tc>
          <w:tcPr>
            <w:tcW w:w="725" w:type="dxa"/>
            <w:shd w:val="clear" w:color="auto" w:fill="B2A1C7" w:themeFill="accent4" w:themeFillTint="99"/>
          </w:tcPr>
          <w:p w:rsidR="006647CF" w:rsidRDefault="006647CF" w:rsidP="00F06A2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:rsidR="006647CF" w:rsidRDefault="00ED45FB" w:rsidP="00ED45FB">
            <w:pPr>
              <w:jc w:val="center"/>
              <w:rPr>
                <w:b/>
              </w:rPr>
            </w:pPr>
            <w:r>
              <w:rPr>
                <w:b/>
              </w:rPr>
              <w:t xml:space="preserve">Vylučujúce </w:t>
            </w:r>
            <w:r w:rsidR="006647CF">
              <w:rPr>
                <w:b/>
              </w:rPr>
              <w:t>hodnotiace kritériá</w:t>
            </w:r>
            <w:r w:rsidR="0063252F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1755" w:type="dxa"/>
            <w:gridSpan w:val="3"/>
            <w:shd w:val="clear" w:color="auto" w:fill="B2A1C7" w:themeFill="accent4" w:themeFillTint="99"/>
          </w:tcPr>
          <w:p w:rsidR="006647CF" w:rsidRDefault="0083042E" w:rsidP="00F06A27">
            <w:pPr>
              <w:jc w:val="center"/>
              <w:rPr>
                <w:b/>
              </w:rPr>
            </w:pPr>
            <w:r>
              <w:rPr>
                <w:b/>
              </w:rPr>
              <w:t>Hodnotená oblasť</w:t>
            </w:r>
            <w:r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1495" w:type="dxa"/>
            <w:shd w:val="clear" w:color="auto" w:fill="B2A1C7" w:themeFill="accent4" w:themeFillTint="99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4198" w:type="dxa"/>
            <w:gridSpan w:val="4"/>
            <w:shd w:val="clear" w:color="auto" w:fill="B2A1C7" w:themeFill="accent4" w:themeFillTint="99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Komentár</w:t>
            </w:r>
            <w:r w:rsidR="00695365">
              <w:rPr>
                <w:rStyle w:val="Odkaznapoznmkupodiarou"/>
                <w:b/>
              </w:rPr>
              <w:footnoteReference w:id="5"/>
            </w:r>
          </w:p>
        </w:tc>
      </w:tr>
      <w:tr w:rsidR="004D176E" w:rsidTr="00715453">
        <w:trPr>
          <w:jc w:val="center"/>
        </w:trPr>
        <w:tc>
          <w:tcPr>
            <w:tcW w:w="72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74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sdt>
          <w:sdtPr>
            <w:rPr>
              <w:b/>
            </w:rPr>
            <w:id w:val="957764258"/>
            <w:placeholder>
              <w:docPart w:val="DefaultPlaceholder_1082065159"/>
            </w:placeholder>
            <w:showingPlcHdr/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55" w:type="dxa"/>
                <w:gridSpan w:val="3"/>
                <w:shd w:val="clear" w:color="auto" w:fill="auto"/>
              </w:tcPr>
              <w:p w:rsidR="006647CF" w:rsidRDefault="0083042E" w:rsidP="00F06A27">
                <w:pPr>
                  <w:jc w:val="center"/>
                  <w:rPr>
                    <w:b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sdt>
          <w:sdtPr>
            <w:rPr>
              <w:b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95" w:type="dxa"/>
                <w:shd w:val="clear" w:color="auto" w:fill="auto"/>
              </w:tcPr>
              <w:p w:rsidR="006647CF" w:rsidRDefault="006647CF" w:rsidP="00F06A27">
                <w:pPr>
                  <w:jc w:val="center"/>
                  <w:rPr>
                    <w:b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4198" w:type="dxa"/>
            <w:gridSpan w:val="4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</w:tr>
      <w:tr w:rsidR="004D176E" w:rsidTr="00715453">
        <w:trPr>
          <w:jc w:val="center"/>
        </w:trPr>
        <w:tc>
          <w:tcPr>
            <w:tcW w:w="72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</w:tr>
      <w:tr w:rsidR="004D176E" w:rsidTr="00715453">
        <w:trPr>
          <w:jc w:val="center"/>
        </w:trPr>
        <w:tc>
          <w:tcPr>
            <w:tcW w:w="72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</w:tr>
      <w:tr w:rsidR="004D176E" w:rsidTr="00715453">
        <w:trPr>
          <w:jc w:val="center"/>
        </w:trPr>
        <w:tc>
          <w:tcPr>
            <w:tcW w:w="72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574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</w:tr>
      <w:tr w:rsidR="00E55862" w:rsidTr="00715453">
        <w:trPr>
          <w:jc w:val="center"/>
        </w:trPr>
        <w:tc>
          <w:tcPr>
            <w:tcW w:w="725" w:type="dxa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Bodované hodnotiace kritérium</w:t>
            </w:r>
            <w:r w:rsidR="0063252F"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1755" w:type="dxa"/>
            <w:gridSpan w:val="3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Hodnotená oblasť</w:t>
            </w:r>
            <w:r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1543" w:type="dxa"/>
            <w:gridSpan w:val="2"/>
            <w:shd w:val="clear" w:color="auto" w:fill="B2A1C7" w:themeFill="accent4" w:themeFillTint="99"/>
          </w:tcPr>
          <w:p w:rsidR="00E55862" w:rsidRPr="00517659" w:rsidRDefault="004D176E" w:rsidP="005C7F16">
            <w:pPr>
              <w:jc w:val="center"/>
              <w:rPr>
                <w:b/>
              </w:rPr>
            </w:pPr>
            <w:r>
              <w:rPr>
                <w:b/>
              </w:rPr>
              <w:t>Dosiahnuté b</w:t>
            </w:r>
            <w:r w:rsidR="00E55862">
              <w:rPr>
                <w:b/>
              </w:rPr>
              <w:t>odové hodnotenie</w:t>
            </w:r>
          </w:p>
        </w:tc>
        <w:tc>
          <w:tcPr>
            <w:tcW w:w="2401" w:type="dxa"/>
            <w:gridSpan w:val="2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Maximálne bodové hodnotenie</w:t>
            </w:r>
          </w:p>
        </w:tc>
        <w:tc>
          <w:tcPr>
            <w:tcW w:w="1749" w:type="dxa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Komentár</w:t>
            </w:r>
            <w:r w:rsidR="009E7FE9" w:rsidRPr="009E7FE9">
              <w:rPr>
                <w:b/>
                <w:vertAlign w:val="superscript"/>
              </w:rPr>
              <w:t>5</w:t>
            </w:r>
          </w:p>
        </w:tc>
      </w:tr>
      <w:tr w:rsidR="00E55862" w:rsidTr="00715453">
        <w:trPr>
          <w:jc w:val="center"/>
        </w:trPr>
        <w:tc>
          <w:tcPr>
            <w:tcW w:w="725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74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sdt>
          <w:sdtPr>
            <w:rPr>
              <w:b/>
            </w:rPr>
            <w:id w:val="-972298213"/>
            <w:placeholder>
              <w:docPart w:val="393713A643E848D981D0608713F85F65"/>
            </w:placeholder>
            <w:showingPlcHdr/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55" w:type="dxa"/>
                <w:gridSpan w:val="3"/>
                <w:shd w:val="clear" w:color="auto" w:fill="auto"/>
              </w:tcPr>
              <w:p w:rsidR="00E55862" w:rsidRPr="00517659" w:rsidRDefault="00E55862" w:rsidP="00F1690D">
                <w:pPr>
                  <w:jc w:val="center"/>
                  <w:rPr>
                    <w:b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sdt>
          <w:sdtPr>
            <w:rPr>
              <w:b/>
            </w:rPr>
            <w:id w:val="-573130353"/>
            <w:placeholder>
              <w:docPart w:val="1DC32A0D7B1E4E9A8617CEDF93635CD9"/>
            </w:placeholder>
            <w:showingPlcHdr/>
            <w:comboBox>
              <w:listItem w:displayText="0 " w:value="0 "/>
              <w:listItem w:displayText="1" w:value="1"/>
              <w:listItem w:displayText="2 " w:value="2 "/>
              <w:listItem w:displayText="3" w:value="3"/>
              <w:listItem w:displayText="4 " w:value="4 "/>
              <w:listItem w:displayText="n" w:value="n"/>
            </w:comboBox>
          </w:sdtPr>
          <w:sdtEndPr/>
          <w:sdtContent>
            <w:tc>
              <w:tcPr>
                <w:tcW w:w="1543" w:type="dxa"/>
                <w:gridSpan w:val="2"/>
                <w:shd w:val="clear" w:color="auto" w:fill="auto"/>
              </w:tcPr>
              <w:p w:rsidR="00E55862" w:rsidRPr="00517659" w:rsidRDefault="00E55862" w:rsidP="00F1690D">
                <w:pPr>
                  <w:jc w:val="center"/>
                  <w:rPr>
                    <w:b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2401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</w:tr>
      <w:tr w:rsidR="00E55862" w:rsidTr="00715453">
        <w:trPr>
          <w:jc w:val="center"/>
        </w:trPr>
        <w:tc>
          <w:tcPr>
            <w:tcW w:w="725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</w:tr>
      <w:tr w:rsidR="00A66794" w:rsidTr="00715453">
        <w:trPr>
          <w:jc w:val="center"/>
        </w:trPr>
        <w:tc>
          <w:tcPr>
            <w:tcW w:w="725" w:type="dxa"/>
            <w:shd w:val="clear" w:color="auto" w:fill="auto"/>
          </w:tcPr>
          <w:p w:rsidR="00A66794" w:rsidRDefault="00A66794" w:rsidP="00F1690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</w:tr>
      <w:tr w:rsidR="00E55862" w:rsidTr="00715453">
        <w:trPr>
          <w:jc w:val="center"/>
        </w:trPr>
        <w:tc>
          <w:tcPr>
            <w:tcW w:w="725" w:type="dxa"/>
            <w:shd w:val="clear" w:color="auto" w:fill="auto"/>
          </w:tcPr>
          <w:p w:rsidR="00E55862" w:rsidRDefault="00E55862" w:rsidP="00F1690D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574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</w:tr>
      <w:tr w:rsidR="00FD028A" w:rsidTr="007736B4">
        <w:trPr>
          <w:jc w:val="center"/>
        </w:trPr>
        <w:tc>
          <w:tcPr>
            <w:tcW w:w="9747" w:type="dxa"/>
            <w:gridSpan w:val="10"/>
            <w:shd w:val="clear" w:color="auto" w:fill="B2A1C7" w:themeFill="accent4" w:themeFillTint="99"/>
          </w:tcPr>
          <w:p w:rsidR="00FD028A" w:rsidRPr="00DC3A27" w:rsidRDefault="00DC3A27" w:rsidP="00DC3A27">
            <w:pPr>
              <w:jc w:val="center"/>
              <w:rPr>
                <w:b/>
              </w:rPr>
            </w:pPr>
            <w:r w:rsidRPr="00DC3A27">
              <w:rPr>
                <w:b/>
              </w:rPr>
              <w:lastRenderedPageBreak/>
              <w:t>Sumár:</w:t>
            </w:r>
          </w:p>
        </w:tc>
      </w:tr>
      <w:tr w:rsidR="00DC3A27" w:rsidRPr="00814754" w:rsidTr="00715453">
        <w:trPr>
          <w:jc w:val="center"/>
        </w:trPr>
        <w:tc>
          <w:tcPr>
            <w:tcW w:w="3103" w:type="dxa"/>
            <w:gridSpan w:val="3"/>
            <w:shd w:val="clear" w:color="auto" w:fill="CCC0D9" w:themeFill="accent4" w:themeFillTint="66"/>
          </w:tcPr>
          <w:p w:rsidR="00DC3A27" w:rsidRPr="00814754" w:rsidRDefault="00DC3A27" w:rsidP="00F06A27">
            <w:pPr>
              <w:rPr>
                <w:b/>
              </w:rPr>
            </w:pPr>
            <w:r w:rsidRPr="00814754">
              <w:rPr>
                <w:b/>
              </w:rPr>
              <w:t>Dosiahnuté bodové hodnotenie</w:t>
            </w:r>
            <w:r w:rsidR="00A66794"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2853" w:type="dxa"/>
            <w:gridSpan w:val="5"/>
            <w:shd w:val="clear" w:color="auto" w:fill="CCC0D9" w:themeFill="accent4" w:themeFillTint="66"/>
          </w:tcPr>
          <w:p w:rsidR="00DC3A27" w:rsidRPr="00814754" w:rsidRDefault="00DC3A27" w:rsidP="00DC3A27">
            <w:pPr>
              <w:rPr>
                <w:b/>
              </w:rPr>
            </w:pPr>
            <w:r w:rsidRPr="00814754">
              <w:rPr>
                <w:b/>
              </w:rPr>
              <w:t>Maximálne bodové hodnotenie</w:t>
            </w:r>
          </w:p>
        </w:tc>
        <w:tc>
          <w:tcPr>
            <w:tcW w:w="3791" w:type="dxa"/>
            <w:gridSpan w:val="2"/>
            <w:shd w:val="clear" w:color="auto" w:fill="CCC0D9" w:themeFill="accent4" w:themeFillTint="66"/>
          </w:tcPr>
          <w:p w:rsidR="00DC3A27" w:rsidRPr="00814754" w:rsidRDefault="00DC3A27" w:rsidP="00F06A27">
            <w:pPr>
              <w:rPr>
                <w:b/>
              </w:rPr>
            </w:pPr>
            <w:r w:rsidRPr="00814754">
              <w:rPr>
                <w:b/>
              </w:rPr>
              <w:t>Podiel dosiahnutého bodového hodnotenia z maximálneho bodového hodnotenia</w:t>
            </w:r>
            <w:r w:rsidR="00695365">
              <w:rPr>
                <w:b/>
              </w:rPr>
              <w:t xml:space="preserve"> (%)</w:t>
            </w:r>
          </w:p>
        </w:tc>
      </w:tr>
      <w:tr w:rsidR="00DC3A27" w:rsidTr="00715453">
        <w:trPr>
          <w:jc w:val="center"/>
        </w:trPr>
        <w:tc>
          <w:tcPr>
            <w:tcW w:w="3103" w:type="dxa"/>
            <w:gridSpan w:val="3"/>
          </w:tcPr>
          <w:p w:rsidR="00DC3A27" w:rsidRDefault="00DC3A27" w:rsidP="00F06A27"/>
        </w:tc>
        <w:tc>
          <w:tcPr>
            <w:tcW w:w="2853" w:type="dxa"/>
            <w:gridSpan w:val="5"/>
          </w:tcPr>
          <w:p w:rsidR="00DC3A27" w:rsidRDefault="00DC3A27" w:rsidP="00DC3A27"/>
        </w:tc>
        <w:tc>
          <w:tcPr>
            <w:tcW w:w="3791" w:type="dxa"/>
            <w:gridSpan w:val="2"/>
          </w:tcPr>
          <w:p w:rsidR="00DC3A27" w:rsidRDefault="00DC3A27" w:rsidP="00F06A27"/>
        </w:tc>
      </w:tr>
      <w:tr w:rsidR="00814754" w:rsidTr="00715453">
        <w:trPr>
          <w:jc w:val="center"/>
        </w:trPr>
        <w:tc>
          <w:tcPr>
            <w:tcW w:w="5597" w:type="dxa"/>
            <w:gridSpan w:val="7"/>
            <w:shd w:val="clear" w:color="auto" w:fill="B2A1C7" w:themeFill="accent4" w:themeFillTint="99"/>
          </w:tcPr>
          <w:p w:rsidR="00814754" w:rsidRDefault="00814754" w:rsidP="00814754">
            <w:pPr>
              <w:jc w:val="center"/>
              <w:rPr>
                <w:b/>
              </w:rPr>
            </w:pPr>
            <w:r>
              <w:rPr>
                <w:b/>
              </w:rPr>
              <w:t>Výsledok odborného hodnotenia:</w:t>
            </w:r>
          </w:p>
        </w:tc>
        <w:sdt>
          <w:sdtPr>
            <w:rPr>
              <w:b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3"/>
                <w:shd w:val="clear" w:color="auto" w:fill="FFFFFF" w:themeFill="background1"/>
              </w:tcPr>
              <w:p w:rsidR="00814754" w:rsidRDefault="00814754" w:rsidP="0071339D">
                <w:pPr>
                  <w:jc w:val="center"/>
                  <w:rPr>
                    <w:b/>
                  </w:rPr>
                </w:pPr>
                <w:r w:rsidRPr="00814754">
                  <w:rPr>
                    <w:rStyle w:val="Textzstupnhosymbolu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Tr="007736B4">
        <w:trPr>
          <w:jc w:val="center"/>
        </w:trPr>
        <w:tc>
          <w:tcPr>
            <w:tcW w:w="9747" w:type="dxa"/>
            <w:gridSpan w:val="10"/>
          </w:tcPr>
          <w:p w:rsidR="00DC3A27" w:rsidRDefault="00DC3A27" w:rsidP="00F06A27"/>
        </w:tc>
      </w:tr>
      <w:tr w:rsidR="000D39BE" w:rsidTr="007736B4">
        <w:trPr>
          <w:jc w:val="center"/>
        </w:trPr>
        <w:tc>
          <w:tcPr>
            <w:tcW w:w="9747" w:type="dxa"/>
            <w:gridSpan w:val="10"/>
            <w:shd w:val="clear" w:color="auto" w:fill="B2A1C7" w:themeFill="accent4" w:themeFillTint="99"/>
          </w:tcPr>
          <w:p w:rsidR="000D39BE" w:rsidRDefault="000D39BE" w:rsidP="00F06A27">
            <w:r w:rsidRPr="0084329B">
              <w:rPr>
                <w:b/>
              </w:rPr>
              <w:t>Komentár</w:t>
            </w:r>
            <w:r w:rsidRPr="0084329B">
              <w:rPr>
                <w:rStyle w:val="Odkaznapoznmkupodiarou"/>
                <w:b/>
              </w:rPr>
              <w:footnoteReference w:id="9"/>
            </w:r>
            <w:r w:rsidRPr="0084329B">
              <w:rPr>
                <w:b/>
              </w:rPr>
              <w:t>:</w:t>
            </w:r>
          </w:p>
        </w:tc>
      </w:tr>
      <w:tr w:rsidR="0084329B" w:rsidTr="007736B4">
        <w:trPr>
          <w:jc w:val="center"/>
        </w:trPr>
        <w:tc>
          <w:tcPr>
            <w:tcW w:w="9747" w:type="dxa"/>
            <w:gridSpan w:val="10"/>
          </w:tcPr>
          <w:p w:rsidR="0084329B" w:rsidRDefault="0084329B" w:rsidP="00F06A27"/>
        </w:tc>
      </w:tr>
      <w:tr w:rsidR="00762D03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762D03" w:rsidRPr="00814754" w:rsidRDefault="00762D03" w:rsidP="00F06A27">
            <w:pPr>
              <w:rPr>
                <w:b/>
              </w:rPr>
            </w:pPr>
            <w:r>
              <w:rPr>
                <w:b/>
              </w:rPr>
              <w:t>Žiadaná výška NFP</w:t>
            </w:r>
            <w:r>
              <w:rPr>
                <w:rStyle w:val="Odkaznapoznmkupodiarou"/>
                <w:b/>
              </w:rPr>
              <w:footnoteReference w:id="10"/>
            </w:r>
            <w:r>
              <w:rPr>
                <w:b/>
              </w:rPr>
              <w:t>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762D03" w:rsidRDefault="00762D03" w:rsidP="00F06A27"/>
        </w:tc>
      </w:tr>
      <w:tr w:rsidR="00814754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814754" w:rsidRDefault="00814754" w:rsidP="00F06A27">
            <w:r w:rsidRPr="00814754">
              <w:rPr>
                <w:b/>
              </w:rPr>
              <w:t>Navrhovaná výška NFP</w:t>
            </w:r>
            <w:r>
              <w:rPr>
                <w:rStyle w:val="Odkaznapoznmkupodiarou"/>
                <w:b/>
              </w:rPr>
              <w:footnoteReference w:id="11"/>
            </w:r>
            <w:r w:rsidRPr="00814754">
              <w:rPr>
                <w:b/>
              </w:rPr>
              <w:t>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814754" w:rsidRDefault="00814754" w:rsidP="00F06A27"/>
        </w:tc>
      </w:tr>
      <w:tr w:rsidR="00814754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814754" w:rsidRPr="00814754" w:rsidRDefault="00814754" w:rsidP="00F06A27">
            <w:pPr>
              <w:rPr>
                <w:b/>
              </w:rPr>
            </w:pPr>
            <w:r w:rsidRPr="00814754">
              <w:rPr>
                <w:b/>
              </w:rPr>
              <w:t>Identifikácia neoprávnených výdavkov</w:t>
            </w:r>
            <w:r>
              <w:rPr>
                <w:rStyle w:val="Odkaznapoznmkupodiarou"/>
                <w:b/>
              </w:rPr>
              <w:footnoteReference w:id="12"/>
            </w:r>
            <w:r w:rsidRPr="00814754">
              <w:rPr>
                <w:b/>
              </w:rPr>
              <w:t>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814754" w:rsidRDefault="00814754" w:rsidP="00F06A27"/>
        </w:tc>
      </w:tr>
      <w:tr w:rsidR="00814754" w:rsidTr="007736B4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:rsidR="00814754" w:rsidRDefault="00814754" w:rsidP="00F06A27"/>
        </w:tc>
      </w:tr>
      <w:tr w:rsidR="00FD028A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D028A" w:rsidRDefault="00FD028A" w:rsidP="00F06A27">
            <w:r>
              <w:t>Vypracoval</w:t>
            </w:r>
            <w:r w:rsidR="00F72158">
              <w:t xml:space="preserve"> (odborný hodnotiteľ č. 1)</w:t>
            </w:r>
            <w:r>
              <w:t>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D028A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D028A" w:rsidRDefault="00FD028A" w:rsidP="00F06A27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D028A" w:rsidTr="00715453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:rsidR="00FD028A" w:rsidRDefault="00FD028A" w:rsidP="00F06A27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72158" w:rsidTr="007736B4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:rsidR="00F72158" w:rsidRDefault="00F72158" w:rsidP="00F1690D"/>
        </w:tc>
      </w:tr>
      <w:tr w:rsidR="00F72158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72158" w:rsidRDefault="00F72158" w:rsidP="00F1690D">
            <w:r>
              <w:t>Vypracoval (odborný hodnotiteľ č. 2)</w:t>
            </w:r>
            <w:ins w:id="9" w:author="Autor">
              <w:r w:rsidR="0046333E">
                <w:rPr>
                  <w:rStyle w:val="Odkaznapoznmkupodiarou"/>
                </w:rPr>
                <w:footnoteReference w:id="13"/>
              </w:r>
            </w:ins>
            <w:r>
              <w:t>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72158" w:rsidRDefault="00F72158" w:rsidP="00F1690D"/>
        </w:tc>
      </w:tr>
      <w:tr w:rsidR="00F72158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72158" w:rsidRDefault="00F72158" w:rsidP="00F1690D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72158" w:rsidRDefault="00F72158" w:rsidP="00F1690D"/>
        </w:tc>
      </w:tr>
      <w:tr w:rsidR="00F72158" w:rsidTr="00715453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:rsidR="00F72158" w:rsidRDefault="00F72158" w:rsidP="00F1690D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72158" w:rsidRDefault="00F72158" w:rsidP="00F1690D"/>
        </w:tc>
      </w:tr>
      <w:tr w:rsidR="00715453" w:rsidTr="00715453">
        <w:trPr>
          <w:jc w:val="center"/>
          <w:ins w:id="14" w:author="Auto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auto"/>
          </w:tcPr>
          <w:p w:rsidR="00715453" w:rsidRDefault="00715453" w:rsidP="00F1690D">
            <w:pPr>
              <w:rPr>
                <w:ins w:id="15" w:author="Autor"/>
              </w:rPr>
            </w:pP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715453" w:rsidRDefault="00715453" w:rsidP="00F1690D">
            <w:pPr>
              <w:rPr>
                <w:ins w:id="16" w:author="Autor"/>
              </w:rPr>
            </w:pPr>
          </w:p>
        </w:tc>
      </w:tr>
      <w:tr w:rsidR="00715453" w:rsidTr="00715453">
        <w:trPr>
          <w:jc w:val="center"/>
          <w:ins w:id="17" w:author="Auto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715453" w:rsidRDefault="00715453" w:rsidP="00715453">
            <w:pPr>
              <w:rPr>
                <w:ins w:id="18" w:author="Autor"/>
              </w:rPr>
            </w:pPr>
            <w:ins w:id="19" w:author="Autor">
              <w:r>
                <w:t xml:space="preserve">Vypracoval (zástupca gestora </w:t>
              </w:r>
              <w:r w:rsidR="003C61B9">
                <w:t xml:space="preserve">HP </w:t>
              </w:r>
              <w:r>
                <w:t>alebo ním poverená osoba</w:t>
              </w:r>
              <w:r>
                <w:rPr>
                  <w:rStyle w:val="Odkaznapoznmkupodiarou"/>
                </w:rPr>
                <w:footnoteReference w:id="14"/>
              </w:r>
              <w:r>
                <w:t>):</w:t>
              </w:r>
            </w:ins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715453" w:rsidRDefault="00715453" w:rsidP="00D15967">
            <w:pPr>
              <w:rPr>
                <w:ins w:id="22" w:author="Autor"/>
              </w:rPr>
            </w:pPr>
          </w:p>
        </w:tc>
      </w:tr>
      <w:tr w:rsidR="00715453" w:rsidTr="00715453">
        <w:trPr>
          <w:jc w:val="center"/>
          <w:ins w:id="23" w:author="Auto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715453" w:rsidRDefault="00715453" w:rsidP="00D15967">
            <w:pPr>
              <w:rPr>
                <w:ins w:id="24" w:author="Autor"/>
              </w:rPr>
            </w:pPr>
            <w:ins w:id="25" w:author="Autor">
              <w:r>
                <w:t>Dátum:</w:t>
              </w:r>
            </w:ins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715453" w:rsidRDefault="00715453" w:rsidP="00D15967">
            <w:pPr>
              <w:rPr>
                <w:ins w:id="26" w:author="Autor"/>
              </w:rPr>
            </w:pPr>
          </w:p>
        </w:tc>
      </w:tr>
      <w:tr w:rsidR="00715453" w:rsidTr="00715453">
        <w:trPr>
          <w:jc w:val="center"/>
          <w:ins w:id="27" w:author="Auto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:rsidR="00715453" w:rsidRDefault="00715453" w:rsidP="00D15967">
            <w:pPr>
              <w:rPr>
                <w:ins w:id="28" w:author="Autor"/>
              </w:rPr>
            </w:pPr>
            <w:ins w:id="29" w:author="Autor">
              <w:r>
                <w:t>Podpis:</w:t>
              </w:r>
            </w:ins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715453" w:rsidRDefault="00715453" w:rsidP="00D15967">
            <w:pPr>
              <w:rPr>
                <w:ins w:id="30" w:author="Autor"/>
              </w:rPr>
            </w:pPr>
          </w:p>
        </w:tc>
      </w:tr>
      <w:tr w:rsidR="00990254" w:rsidTr="00715453">
        <w:trPr>
          <w:jc w:val="center"/>
        </w:trPr>
        <w:tc>
          <w:tcPr>
            <w:tcW w:w="3754" w:type="dxa"/>
            <w:gridSpan w:val="4"/>
            <w:shd w:val="clear" w:color="auto" w:fill="auto"/>
          </w:tcPr>
          <w:p w:rsidR="00990254" w:rsidRDefault="00990254" w:rsidP="00F1690D"/>
        </w:tc>
        <w:tc>
          <w:tcPr>
            <w:tcW w:w="5993" w:type="dxa"/>
            <w:gridSpan w:val="6"/>
            <w:shd w:val="clear" w:color="auto" w:fill="FFFFFF" w:themeFill="background1"/>
          </w:tcPr>
          <w:p w:rsidR="00990254" w:rsidRDefault="00990254" w:rsidP="00F1690D"/>
        </w:tc>
      </w:tr>
      <w:tr w:rsidR="00990254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990254" w:rsidRDefault="00A20F6F" w:rsidP="00A20F6F">
            <w:r>
              <w:t>Výsledky odborného hodnotenia zadal</w:t>
            </w:r>
            <w:r w:rsidR="00814754">
              <w:rPr>
                <w:rStyle w:val="Odkaznapoznmkupodiarou"/>
              </w:rPr>
              <w:footnoteReference w:id="15"/>
            </w:r>
            <w:r w:rsidR="009E7FE9">
              <w:t>:</w:t>
            </w:r>
          </w:p>
        </w:tc>
        <w:tc>
          <w:tcPr>
            <w:tcW w:w="5993" w:type="dxa"/>
            <w:gridSpan w:val="6"/>
            <w:shd w:val="clear" w:color="auto" w:fill="auto"/>
          </w:tcPr>
          <w:p w:rsidR="00990254" w:rsidRDefault="00990254" w:rsidP="00F1690D"/>
        </w:tc>
      </w:tr>
      <w:tr w:rsidR="00990254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990254" w:rsidRDefault="00990254" w:rsidP="00F1690D">
            <w:r>
              <w:lastRenderedPageBreak/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990254" w:rsidRDefault="00990254" w:rsidP="00F1690D"/>
        </w:tc>
      </w:tr>
      <w:tr w:rsidR="00990254" w:rsidTr="00715453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:rsidR="00990254" w:rsidRDefault="00990254" w:rsidP="00F1690D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990254" w:rsidRDefault="00990254" w:rsidP="00F1690D"/>
        </w:tc>
      </w:tr>
      <w:tr w:rsidR="00FD028A" w:rsidTr="007736B4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:rsidR="00FD028A" w:rsidRDefault="00FD028A" w:rsidP="00F06A27"/>
        </w:tc>
      </w:tr>
      <w:tr w:rsidR="00FD028A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D028A" w:rsidRDefault="004841E3" w:rsidP="0010760D">
            <w:r>
              <w:t xml:space="preserve">Odborné hodnotenie za RO </w:t>
            </w:r>
            <w:r w:rsidR="0010760D">
              <w:t>overil</w:t>
            </w:r>
            <w:r>
              <w:rPr>
                <w:rStyle w:val="Odkaznapoznmkupodiarou"/>
              </w:rPr>
              <w:footnoteReference w:id="16"/>
            </w:r>
            <w:r w:rsidR="00FD028A">
              <w:t>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D028A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D028A" w:rsidRDefault="00FD028A" w:rsidP="00F06A27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D028A" w:rsidTr="00715453">
        <w:trPr>
          <w:trHeight w:val="256"/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D028A" w:rsidRDefault="00FD028A" w:rsidP="00F06A27">
            <w:r>
              <w:t>Podpis:</w:t>
            </w:r>
          </w:p>
        </w:tc>
        <w:tc>
          <w:tcPr>
            <w:tcW w:w="5993" w:type="dxa"/>
            <w:gridSpan w:val="6"/>
          </w:tcPr>
          <w:p w:rsidR="00FD028A" w:rsidRDefault="00FD028A" w:rsidP="00F06A27"/>
        </w:tc>
      </w:tr>
    </w:tbl>
    <w:p w:rsidR="00FD028A" w:rsidRPr="00FD028A" w:rsidRDefault="00FD028A" w:rsidP="00A66794"/>
    <w:sectPr w:rsidR="00FD028A" w:rsidRPr="00FD028A" w:rsidSect="00C571C4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B3C" w:rsidRDefault="00FD6B3C" w:rsidP="009B44B8">
      <w:pPr>
        <w:spacing w:after="0" w:line="240" w:lineRule="auto"/>
      </w:pPr>
      <w:r>
        <w:separator/>
      </w:r>
    </w:p>
  </w:endnote>
  <w:endnote w:type="continuationSeparator" w:id="0">
    <w:p w:rsidR="00FD6B3C" w:rsidRDefault="00FD6B3C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E05B60" wp14:editId="0D1E637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7E7961" w:rsidRDefault="007E7961" w:rsidP="007E7961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36117013" wp14:editId="56054A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A6C8D">
          <w:rPr>
            <w:noProof/>
          </w:rPr>
          <w:t>2</w:t>
        </w:r>
        <w:r>
          <w:fldChar w:fldCharType="end"/>
        </w:r>
      </w:sdtContent>
    </w:sdt>
  </w:p>
  <w:p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B3C" w:rsidRDefault="00FD6B3C" w:rsidP="009B44B8">
      <w:pPr>
        <w:spacing w:after="0" w:line="240" w:lineRule="auto"/>
      </w:pPr>
      <w:r>
        <w:separator/>
      </w:r>
    </w:p>
  </w:footnote>
  <w:footnote w:type="continuationSeparator" w:id="0">
    <w:p w:rsidR="00FD6B3C" w:rsidRDefault="00FD6B3C" w:rsidP="009B44B8">
      <w:pPr>
        <w:spacing w:after="0" w:line="240" w:lineRule="auto"/>
      </w:pPr>
      <w:r>
        <w:continuationSeparator/>
      </w:r>
    </w:p>
  </w:footnote>
  <w:footnote w:id="1">
    <w:p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</w:p>
  </w:footnote>
  <w:footnote w:id="2">
    <w:p w:rsidR="0063252F" w:rsidRPr="0005646C" w:rsidRDefault="0063252F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 w:rsidR="009E7FE9"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</w:t>
      </w:r>
      <w:r w:rsidR="003A5C6F" w:rsidRPr="00A66794">
        <w:t xml:space="preserve">. </w:t>
      </w:r>
    </w:p>
  </w:footnote>
  <w:footnote w:id="3">
    <w:p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4">
    <w:p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a prideleného počtu bodov </w:t>
      </w:r>
      <w:r w:rsidR="009E7FE9">
        <w:t xml:space="preserve">(pri bodovaných hodnotiacich kritériách) </w:t>
      </w:r>
      <w:r w:rsidRPr="0005646C">
        <w:t>zo strany odborných hodnotiteľov</w:t>
      </w:r>
      <w:r w:rsidR="009E7FE9">
        <w:t>.</w:t>
      </w:r>
    </w:p>
  </w:footnote>
  <w:footnote w:id="6">
    <w:p w:rsidR="0063252F" w:rsidRPr="0005646C" w:rsidRDefault="0063252F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</w:t>
      </w:r>
      <w:r w:rsidR="0005646C" w:rsidRPr="00A66794">
        <w:t>bodovaných</w:t>
      </w:r>
      <w:r w:rsidRPr="00A66794">
        <w:t xml:space="preserve"> hodnotiacich kritérií pre posúdenie súladu projektu s HP, RO zaradí takéto kritériá a vyhodnocuje ich v rámci tejto časti hodnotiaceho hárku</w:t>
      </w:r>
      <w:r w:rsidR="0005646C" w:rsidRPr="00A66794">
        <w:t xml:space="preserve">. </w:t>
      </w:r>
    </w:p>
  </w:footnote>
  <w:footnote w:id="7">
    <w:p w:rsidR="00E55862" w:rsidRDefault="00E55862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 w:rsidR="009E7FE9">
        <w:t>.</w:t>
      </w:r>
    </w:p>
  </w:footnote>
  <w:footnote w:id="8">
    <w:p w:rsidR="00A66794" w:rsidRDefault="00A66794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 w:rsidR="00A66794">
        <w:t>ch</w:t>
      </w:r>
      <w:r w:rsidRPr="00A66794">
        <w:t xml:space="preserve"> kritérií zabezpečené tretím odborným hodnotiteľom</w:t>
      </w:r>
      <w:r w:rsidR="009E7FE9">
        <w:t>.</w:t>
      </w:r>
    </w:p>
  </w:footnote>
  <w:footnote w:id="10">
    <w:p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11">
    <w:p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ŽoNFP) a v rámci odborného hodnotenia v zmysle inštrukcie pre výkon odborného hodnotenia</w:t>
      </w:r>
      <w:r w:rsidR="009E7FE9">
        <w:t>.</w:t>
      </w:r>
    </w:p>
  </w:footnote>
  <w:footnote w:id="12">
    <w:p w:rsidR="00814754" w:rsidRPr="00D52730" w:rsidRDefault="00814754" w:rsidP="0005646C">
      <w:pPr>
        <w:pStyle w:val="Textpoznmkypodiarou"/>
        <w:jc w:val="both"/>
      </w:pPr>
      <w:r w:rsidRPr="00D52730">
        <w:rPr>
          <w:rStyle w:val="Odkaznapoznmkupodiarou"/>
        </w:rPr>
        <w:footnoteRef/>
      </w:r>
      <w:r w:rsidRPr="00D52730">
        <w:t xml:space="preserve"> Identifikovanie neoprávnených výdavkov, vrátane vyčíslenia ich celkovej výšky</w:t>
      </w:r>
      <w:r w:rsidR="00E55862" w:rsidRPr="00D52730">
        <w:t xml:space="preserve"> a</w:t>
      </w:r>
      <w:r w:rsidR="009E7FE9" w:rsidRPr="00D52730">
        <w:t> </w:t>
      </w:r>
      <w:r w:rsidR="00E55862" w:rsidRPr="00D52730">
        <w:t>odôvodnenia</w:t>
      </w:r>
      <w:r w:rsidR="009E7FE9" w:rsidRPr="00D52730">
        <w:t>.</w:t>
      </w:r>
    </w:p>
  </w:footnote>
  <w:footnote w:id="13">
    <w:p w:rsidR="0046333E" w:rsidRPr="00D52730" w:rsidRDefault="0046333E">
      <w:pPr>
        <w:pStyle w:val="Textpoznmkypodiarou"/>
      </w:pPr>
      <w:ins w:id="10" w:author="Autor">
        <w:r w:rsidRPr="00D52730">
          <w:rPr>
            <w:rStyle w:val="Odkaznapoznmkupodiarou"/>
            <w:rPrChange w:id="11" w:author="Autor">
              <w:rPr>
                <w:rStyle w:val="Odkaznapoznmkupodiarou"/>
                <w:sz w:val="24"/>
                <w:szCs w:val="22"/>
              </w:rPr>
            </w:rPrChange>
          </w:rPr>
          <w:footnoteRef/>
        </w:r>
        <w:r w:rsidRPr="00D52730">
          <w:rPr>
            <w:rPrChange w:id="12" w:author="Autor">
              <w:rPr>
                <w:sz w:val="24"/>
                <w:szCs w:val="22"/>
              </w:rPr>
            </w:rPrChange>
          </w:rPr>
          <w:t xml:space="preserve"> V prípade, ak hodnotiaci hárok podpisuje aj tretí odborný hodnotiteľ, ktorý sa zúčastnil odborného hodnotenia z dôvodu, že nedošlo k zhode pôvodne určených odborných hodnotiteľov</w:t>
        </w:r>
        <w:r w:rsidRPr="00D52730">
          <w:rPr>
            <w:szCs w:val="22"/>
            <w:rPrChange w:id="13" w:author="Autor">
              <w:rPr>
                <w:sz w:val="24"/>
                <w:szCs w:val="22"/>
              </w:rPr>
            </w:rPrChange>
          </w:rPr>
          <w:t>, RO je oprávnený primerane upraviť hodnotiaci hárok a doplniť priestor pre podpis tretieho odborného hodnotiteľa</w:t>
        </w:r>
      </w:ins>
    </w:p>
  </w:footnote>
  <w:footnote w:id="14">
    <w:p w:rsidR="00715453" w:rsidRDefault="00715453" w:rsidP="003C61B9">
      <w:pPr>
        <w:pStyle w:val="Textpoznmkypodiarou"/>
        <w:jc w:val="both"/>
      </w:pPr>
      <w:ins w:id="20" w:author="Autor">
        <w:r w:rsidRPr="00D52730">
          <w:rPr>
            <w:rStyle w:val="Odkaznapoznmkupodiarou"/>
          </w:rPr>
          <w:footnoteRef/>
        </w:r>
        <w:r w:rsidRPr="00D52730">
          <w:t xml:space="preserve"> Aplikuje sa v prípade postupu podľa kapitoly 3.2.1.2, odsek 6 Systému riadenia EŠIF, t.j. a</w:t>
        </w:r>
        <w:r w:rsidRPr="00D52730">
          <w:rPr>
            <w:rFonts w:eastAsia="Calibri"/>
            <w:szCs w:val="22"/>
            <w:lang w:eastAsia="en-US"/>
          </w:rPr>
          <w:t xml:space="preserve">k vyhodnotenie súladu projektu s HP je po dohode </w:t>
        </w:r>
        <w:r w:rsidR="003C61B9" w:rsidRPr="005B4A4F">
          <w:rPr>
            <w:rFonts w:eastAsia="Calibri"/>
            <w:szCs w:val="22"/>
            <w:lang w:eastAsia="en-US"/>
          </w:rPr>
          <w:t xml:space="preserve">RO s gestorom HP </w:t>
        </w:r>
        <w:r w:rsidRPr="00D52730">
          <w:rPr>
            <w:rFonts w:eastAsia="Calibri"/>
            <w:szCs w:val="22"/>
            <w:lang w:eastAsia="en-US"/>
          </w:rPr>
          <w:t>súčasťou  odborného hodnotenia, ktoré zabezpečuje v rámci konkrétneho odborného hodnotenia zástupca gestora HP alebo ním poverená osoba ako odborný hodnotiteľ vo vzťahu k hodnotiacim kritériám týkajúcich sa posúdenia súladu s</w:t>
        </w:r>
        <w:del w:id="21" w:author="Autor">
          <w:r w:rsidRPr="00D52730" w:rsidDel="00BF7C26">
            <w:rPr>
              <w:rFonts w:eastAsia="Calibri"/>
              <w:szCs w:val="22"/>
              <w:lang w:eastAsia="en-US"/>
            </w:rPr>
            <w:delText xml:space="preserve"> </w:delText>
          </w:r>
        </w:del>
        <w:r w:rsidR="00BF7C26" w:rsidRPr="00D52730">
          <w:rPr>
            <w:rFonts w:eastAsia="Calibri"/>
            <w:szCs w:val="22"/>
            <w:lang w:eastAsia="en-US"/>
          </w:rPr>
          <w:t> </w:t>
        </w:r>
        <w:r w:rsidRPr="00D52730">
          <w:rPr>
            <w:rFonts w:eastAsia="Calibri"/>
            <w:szCs w:val="22"/>
            <w:lang w:eastAsia="en-US"/>
          </w:rPr>
          <w:t>HP</w:t>
        </w:r>
        <w:r w:rsidR="00BF7C26" w:rsidRPr="00D52730">
          <w:rPr>
            <w:rFonts w:eastAsia="Calibri"/>
            <w:szCs w:val="22"/>
            <w:lang w:eastAsia="en-US"/>
          </w:rPr>
          <w:t>. Ak vyhodnotenie súladu s HP je po dohode s gestorom HP zabezpečované dvoma osobami, RO doplní hodnotiaci hárok aj o podpis druhého zástupcu gestora HP alebo ním poverenej osoby</w:t>
        </w:r>
      </w:ins>
    </w:p>
  </w:footnote>
  <w:footnote w:id="15">
    <w:p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A80A00">
        <w:t xml:space="preserve">Časť hodnotiaceho hárku je relevantné iba v prípade vypĺňania hodnotiaceho hárku v ITMS2014+. </w:t>
      </w:r>
      <w:r w:rsidR="00E55862" w:rsidRPr="00A66794">
        <w:t>Vypĺňa sa v prípade, ak je zadaním výsledkov odborného hodnotenia do ITMS 2014+ poverený zamestnanec RO, ktorý nie je odborným hodnotiteľom ŽoNFP</w:t>
      </w:r>
      <w:r w:rsidR="00A80A00">
        <w:t>.</w:t>
      </w:r>
    </w:p>
  </w:footnote>
  <w:footnote w:id="16">
    <w:p w:rsidR="00DE1533" w:rsidRDefault="004841E3" w:rsidP="00DE1533">
      <w:pPr>
        <w:pStyle w:val="Textpoznmkypodiarou"/>
        <w:jc w:val="both"/>
        <w:rPr>
          <w:ins w:id="31" w:author="Autor"/>
        </w:rPr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OH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>a ďalšie požiadavky na výkon OH, ktoré sú odborní hodnotitelia povinný dodržiavať.</w:t>
      </w:r>
      <w:ins w:id="32" w:author="Autor">
        <w:r w:rsidR="00BF7C26" w:rsidRPr="00CA6C8D">
          <w:t xml:space="preserve"> </w:t>
        </w:r>
        <w:r w:rsidR="00BF7C26" w:rsidRPr="00CA6C8D">
          <w:rPr>
            <w:rPrChange w:id="33" w:author="Autor">
              <w:rPr/>
            </w:rPrChange>
          </w:rPr>
          <w:t xml:space="preserve">V prípade, ak </w:t>
        </w:r>
        <w:r w:rsidR="00DE1533" w:rsidRPr="00CA6C8D">
          <w:rPr>
            <w:rFonts w:eastAsia="Calibri"/>
            <w:szCs w:val="22"/>
            <w:lang w:eastAsia="en-US"/>
            <w:rPrChange w:id="34" w:author="Autor">
              <w:rPr>
                <w:rFonts w:eastAsia="Calibri"/>
                <w:szCs w:val="22"/>
                <w:highlight w:val="yellow"/>
                <w:lang w:eastAsia="en-US"/>
              </w:rPr>
            </w:rPrChange>
          </w:rPr>
          <w:t xml:space="preserve">vyhodnotenie súladu s HP je súčasťou odborného hodnotenia a po dohode s gestorom HP je vyhodnotenie zabezpečované jedným zástupcom gestora HP alebo ním poverenej osoby, </w:t>
        </w:r>
        <w:r w:rsidR="00DE1533" w:rsidRPr="00CA6C8D">
          <w:rPr>
            <w:rFonts w:eastAsia="Calibri"/>
            <w:szCs w:val="22"/>
            <w:lang w:eastAsia="en-US"/>
          </w:rPr>
          <w:t>podpisujúci zamestnanec RO zabezpečuje aj kontrolu 4 očí vo vzťahu k tomuto hodnotiacemu kritériu.</w:t>
        </w:r>
      </w:ins>
    </w:p>
    <w:p w:rsidR="004841E3" w:rsidRDefault="004841E3" w:rsidP="00A66794">
      <w:pPr>
        <w:pStyle w:val="Textpoznmkypodiarou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E4EB4A" wp14:editId="1D23616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B41DCAC40E964C0FBA157385494F93A3"/>
      </w:placeholder>
      <w:date w:fullDate="2015-11-30T00:00:00Z">
        <w:dateFormat w:val="dd.MM.yyyy"/>
        <w:lid w:val="sk-SK"/>
        <w:storeMappedDataAs w:val="dateTime"/>
        <w:calendar w:val="gregorian"/>
      </w:date>
    </w:sdtPr>
    <w:sdtEndPr/>
    <w:sdtContent>
      <w:p w:rsidR="007E7961" w:rsidRDefault="00BB33D5" w:rsidP="00A66794">
        <w:pPr>
          <w:pStyle w:val="Hlavika"/>
          <w:jc w:val="right"/>
        </w:pPr>
        <w:del w:id="35" w:author="Autor">
          <w:r w:rsidDel="00D52730">
            <w:rPr>
              <w:szCs w:val="20"/>
            </w:rPr>
            <w:delText>05.02.2015</w:delText>
          </w:r>
        </w:del>
        <w:ins w:id="36" w:author="Autor">
          <w:del w:id="37" w:author="Autor">
            <w:r w:rsidDel="00D52730">
              <w:rPr>
                <w:szCs w:val="20"/>
              </w:rPr>
              <w:delText>05.02.2015</w:delText>
            </w:r>
          </w:del>
          <w:r w:rsidR="00D52730">
            <w:rPr>
              <w:szCs w:val="20"/>
            </w:rPr>
            <w:t>30.11.2015</w:t>
          </w:r>
        </w:ins>
      </w:p>
    </w:sdtContent>
  </w:sdt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>
    <w:pPr>
      <w:pStyle w:val="Hlavika"/>
    </w:pPr>
  </w:p>
  <w:p w:rsidR="007E7961" w:rsidRDefault="007E796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105536"/>
    <w:rsid w:val="0010760D"/>
    <w:rsid w:val="00154F86"/>
    <w:rsid w:val="0022265F"/>
    <w:rsid w:val="0024799D"/>
    <w:rsid w:val="00263B37"/>
    <w:rsid w:val="00285341"/>
    <w:rsid w:val="002B480E"/>
    <w:rsid w:val="002B60FE"/>
    <w:rsid w:val="002C2724"/>
    <w:rsid w:val="003377A7"/>
    <w:rsid w:val="003413E7"/>
    <w:rsid w:val="003A5C6F"/>
    <w:rsid w:val="003C141E"/>
    <w:rsid w:val="003C61B9"/>
    <w:rsid w:val="004072C4"/>
    <w:rsid w:val="0046333E"/>
    <w:rsid w:val="004841E3"/>
    <w:rsid w:val="004D176E"/>
    <w:rsid w:val="00517659"/>
    <w:rsid w:val="00556F77"/>
    <w:rsid w:val="00576E70"/>
    <w:rsid w:val="00597067"/>
    <w:rsid w:val="005B1E08"/>
    <w:rsid w:val="005B4A4F"/>
    <w:rsid w:val="005C7F16"/>
    <w:rsid w:val="005D033D"/>
    <w:rsid w:val="005D16C2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837C5"/>
    <w:rsid w:val="00695365"/>
    <w:rsid w:val="006A0FA0"/>
    <w:rsid w:val="00700482"/>
    <w:rsid w:val="00712F7D"/>
    <w:rsid w:val="00715453"/>
    <w:rsid w:val="00734B73"/>
    <w:rsid w:val="00762D03"/>
    <w:rsid w:val="007736B4"/>
    <w:rsid w:val="007E7961"/>
    <w:rsid w:val="00814754"/>
    <w:rsid w:val="0083042E"/>
    <w:rsid w:val="0084329B"/>
    <w:rsid w:val="00860CE0"/>
    <w:rsid w:val="008A7DBF"/>
    <w:rsid w:val="00944BAA"/>
    <w:rsid w:val="00965BFD"/>
    <w:rsid w:val="00977107"/>
    <w:rsid w:val="00990254"/>
    <w:rsid w:val="00996C64"/>
    <w:rsid w:val="009A73BC"/>
    <w:rsid w:val="009B44B8"/>
    <w:rsid w:val="009E7FE9"/>
    <w:rsid w:val="009F3D26"/>
    <w:rsid w:val="00A17D46"/>
    <w:rsid w:val="00A20F6F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B29C2"/>
    <w:rsid w:val="00AD14B0"/>
    <w:rsid w:val="00B2461A"/>
    <w:rsid w:val="00B6172E"/>
    <w:rsid w:val="00B66F4A"/>
    <w:rsid w:val="00B81739"/>
    <w:rsid w:val="00B81782"/>
    <w:rsid w:val="00BB33D5"/>
    <w:rsid w:val="00BB4138"/>
    <w:rsid w:val="00BF7C26"/>
    <w:rsid w:val="00C534E7"/>
    <w:rsid w:val="00C571C4"/>
    <w:rsid w:val="00C94A5B"/>
    <w:rsid w:val="00CA0B71"/>
    <w:rsid w:val="00CA39A3"/>
    <w:rsid w:val="00CA6C8D"/>
    <w:rsid w:val="00CC7D70"/>
    <w:rsid w:val="00D0779C"/>
    <w:rsid w:val="00D14CF2"/>
    <w:rsid w:val="00D52730"/>
    <w:rsid w:val="00D579BA"/>
    <w:rsid w:val="00DB3D85"/>
    <w:rsid w:val="00DC3A27"/>
    <w:rsid w:val="00DE1533"/>
    <w:rsid w:val="00E32EBC"/>
    <w:rsid w:val="00E55862"/>
    <w:rsid w:val="00ED45FB"/>
    <w:rsid w:val="00F0092F"/>
    <w:rsid w:val="00F12F08"/>
    <w:rsid w:val="00F147E9"/>
    <w:rsid w:val="00F5654C"/>
    <w:rsid w:val="00F72158"/>
    <w:rsid w:val="00F81CAB"/>
    <w:rsid w:val="00F84B30"/>
    <w:rsid w:val="00FD028A"/>
    <w:rsid w:val="00FD6B3C"/>
    <w:rsid w:val="00F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706594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706594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706594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706594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706594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40EBB7-6057-4584-8AAE-382CAD7DFBBC}"/>
      </w:docPartPr>
      <w:docPartBody>
        <w:p w:rsidR="00DC5BA3" w:rsidRDefault="00587590"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93713A643E848D981D0608713F85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E4E9E-C398-4583-84D1-DB9726878C82}"/>
      </w:docPartPr>
      <w:docPartBody>
        <w:p w:rsidR="00C4158A" w:rsidRDefault="008333F7" w:rsidP="008333F7">
          <w:pPr>
            <w:pStyle w:val="393713A643E848D981D0608713F85F65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1DC32A0D7B1E4E9A8617CEDF93635C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E79C02-DB14-4C25-980D-FC2D53C71AF0}"/>
      </w:docPartPr>
      <w:docPartBody>
        <w:p w:rsidR="00C4158A" w:rsidRDefault="008333F7" w:rsidP="008333F7">
          <w:pPr>
            <w:pStyle w:val="1DC32A0D7B1E4E9A8617CEDF93635CD9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41DCAC40E964C0FBA157385494F93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5548A-FBA6-4E4B-B6D9-95AEE46C5FC5}"/>
      </w:docPartPr>
      <w:docPartBody>
        <w:p w:rsidR="004306E3" w:rsidRDefault="00C4158A" w:rsidP="00C4158A">
          <w:pPr>
            <w:pStyle w:val="B41DCAC40E964C0FBA157385494F93A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077E5D"/>
    <w:rsid w:val="001531F8"/>
    <w:rsid w:val="001F0B15"/>
    <w:rsid w:val="00204000"/>
    <w:rsid w:val="00341869"/>
    <w:rsid w:val="003709D3"/>
    <w:rsid w:val="00372018"/>
    <w:rsid w:val="003A42BD"/>
    <w:rsid w:val="004306E3"/>
    <w:rsid w:val="004B3767"/>
    <w:rsid w:val="004D74F0"/>
    <w:rsid w:val="004E1946"/>
    <w:rsid w:val="004F370C"/>
    <w:rsid w:val="0051086C"/>
    <w:rsid w:val="00577AE5"/>
    <w:rsid w:val="00587590"/>
    <w:rsid w:val="006257B8"/>
    <w:rsid w:val="00641E8C"/>
    <w:rsid w:val="006B7C2C"/>
    <w:rsid w:val="00706594"/>
    <w:rsid w:val="007139CA"/>
    <w:rsid w:val="00764B0E"/>
    <w:rsid w:val="00773249"/>
    <w:rsid w:val="007755A0"/>
    <w:rsid w:val="008333F7"/>
    <w:rsid w:val="00882C39"/>
    <w:rsid w:val="008C4614"/>
    <w:rsid w:val="00A85B5A"/>
    <w:rsid w:val="00B351EF"/>
    <w:rsid w:val="00BC2E5A"/>
    <w:rsid w:val="00C4158A"/>
    <w:rsid w:val="00CC6FFA"/>
    <w:rsid w:val="00CD05DF"/>
    <w:rsid w:val="00D77C82"/>
    <w:rsid w:val="00DC5BA3"/>
    <w:rsid w:val="00E067C1"/>
    <w:rsid w:val="00E62DBF"/>
    <w:rsid w:val="00EB1B6B"/>
    <w:rsid w:val="00F36E86"/>
    <w:rsid w:val="00F5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4158A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4158A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BA33D-2269-4C0D-B5BA-0F9D43489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2015-10-12T17:37:00Z</dcterms:created>
  <dcterms:modified xsi:type="dcterms:W3CDTF">2015-11-30T09:38:00Z</dcterms:modified>
</cp:coreProperties>
</file>